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Default="00DB3FA7" w:rsidP="00DB3FA7">
      <w:pPr>
        <w:widowControl w:val="0"/>
        <w:tabs>
          <w:tab w:val="left" w:pos="2268"/>
        </w:tabs>
        <w:spacing w:before="120" w:after="120" w:line="240" w:lineRule="auto"/>
        <w:jc w:val="center"/>
        <w:rPr>
          <w:rFonts w:ascii="Arial" w:hAnsi="Arial" w:cs="Arial"/>
          <w:b/>
          <w:sz w:val="20"/>
          <w:szCs w:val="20"/>
        </w:rPr>
      </w:pPr>
    </w:p>
    <w:p w:rsidR="000D18AE" w:rsidRPr="00DB3FA7" w:rsidRDefault="000D18AE"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r w:rsidR="00A24365" w:rsidRPr="00A24365">
        <w:rPr>
          <w:rFonts w:ascii="Arial" w:hAnsi="Arial" w:cs="Arial"/>
          <w:sz w:val="20"/>
          <w:szCs w:val="20"/>
        </w:rPr>
        <w:t xml:space="preserve"> </w:t>
      </w:r>
      <w:r w:rsidR="00A24365" w:rsidRPr="00E40234">
        <w:rPr>
          <w:rFonts w:ascii="Arial" w:hAnsi="Arial" w:cs="Arial"/>
          <w:sz w:val="20"/>
          <w:szCs w:val="20"/>
        </w:rPr>
        <w:t xml:space="preserve">III/1296 </w:t>
      </w:r>
      <w:proofErr w:type="spellStart"/>
      <w:r w:rsidR="00A24365" w:rsidRPr="00E40234">
        <w:rPr>
          <w:rFonts w:ascii="Arial" w:hAnsi="Arial" w:cs="Arial"/>
          <w:sz w:val="20"/>
          <w:szCs w:val="20"/>
        </w:rPr>
        <w:t>Kuňovka</w:t>
      </w:r>
      <w:proofErr w:type="spellEnd"/>
      <w:r w:rsidR="00A24365" w:rsidRPr="00E40234">
        <w:rPr>
          <w:rFonts w:ascii="Arial" w:hAnsi="Arial" w:cs="Arial"/>
          <w:sz w:val="20"/>
          <w:szCs w:val="20"/>
        </w:rPr>
        <w:t xml:space="preserve"> - most ev. č. 1296-1</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Pr="00DB3FA7">
        <w:rPr>
          <w:rFonts w:ascii="Arial" w:hAnsi="Arial" w:cs="Arial"/>
          <w:sz w:val="20"/>
          <w:szCs w:val="20"/>
        </w:rPr>
        <w:lastRenderedPageBreak/>
        <w:t>s názvem „</w:t>
      </w:r>
      <w:r w:rsidR="00A24365" w:rsidRPr="00E40234">
        <w:rPr>
          <w:rFonts w:ascii="Arial" w:hAnsi="Arial" w:cs="Arial"/>
          <w:b/>
          <w:sz w:val="20"/>
          <w:szCs w:val="20"/>
        </w:rPr>
        <w:t xml:space="preserve">III/1296 </w:t>
      </w:r>
      <w:proofErr w:type="spellStart"/>
      <w:r w:rsidR="00A24365" w:rsidRPr="00E40234">
        <w:rPr>
          <w:rFonts w:ascii="Arial" w:hAnsi="Arial" w:cs="Arial"/>
          <w:b/>
          <w:sz w:val="20"/>
          <w:szCs w:val="20"/>
        </w:rPr>
        <w:t>Kuňovka</w:t>
      </w:r>
      <w:proofErr w:type="spellEnd"/>
      <w:r w:rsidR="00A24365" w:rsidRPr="00E40234">
        <w:rPr>
          <w:rFonts w:ascii="Arial" w:hAnsi="Arial" w:cs="Arial"/>
          <w:b/>
          <w:sz w:val="20"/>
          <w:szCs w:val="20"/>
        </w:rPr>
        <w:t xml:space="preserve"> - most ev. č. 1296-1</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931438" w:rsidRPr="00DB3E21">
        <w:rPr>
          <w:rFonts w:ascii="Arial" w:eastAsia="Arial" w:hAnsi="Arial" w:cs="Arial"/>
          <w:sz w:val="20"/>
          <w:szCs w:val="20"/>
        </w:rPr>
        <w:t xml:space="preserve">rekonstrukce mostu </w:t>
      </w:r>
      <w:proofErr w:type="spellStart"/>
      <w:r w:rsidR="00931438" w:rsidRPr="00DB3E21">
        <w:rPr>
          <w:rFonts w:ascii="Arial" w:eastAsia="Arial" w:hAnsi="Arial" w:cs="Arial"/>
          <w:sz w:val="20"/>
          <w:szCs w:val="20"/>
        </w:rPr>
        <w:t>ev.č</w:t>
      </w:r>
      <w:proofErr w:type="spellEnd"/>
      <w:r w:rsidR="00931438" w:rsidRPr="00DB3E21">
        <w:rPr>
          <w:rFonts w:ascii="Arial" w:eastAsia="Arial" w:hAnsi="Arial" w:cs="Arial"/>
          <w:sz w:val="20"/>
          <w:szCs w:val="20"/>
        </w:rPr>
        <w:t>. 1296-1</w:t>
      </w:r>
      <w:r w:rsidR="00931438">
        <w:rPr>
          <w:rFonts w:ascii="Arial" w:eastAsia="Arial" w:hAnsi="Arial" w:cs="Arial"/>
          <w:sz w:val="20"/>
          <w:szCs w:val="20"/>
        </w:rPr>
        <w:t xml:space="preserve"> převádějícího komunikaci III/1296 přes </w:t>
      </w:r>
      <w:proofErr w:type="spellStart"/>
      <w:r w:rsidR="00931438">
        <w:rPr>
          <w:rFonts w:ascii="Arial" w:eastAsia="Arial" w:hAnsi="Arial" w:cs="Arial"/>
          <w:sz w:val="20"/>
          <w:szCs w:val="20"/>
        </w:rPr>
        <w:t>Kejtovský</w:t>
      </w:r>
      <w:proofErr w:type="spellEnd"/>
      <w:r w:rsidR="00931438">
        <w:rPr>
          <w:rFonts w:ascii="Arial" w:eastAsia="Arial" w:hAnsi="Arial" w:cs="Arial"/>
          <w:sz w:val="20"/>
          <w:szCs w:val="20"/>
        </w:rPr>
        <w:t xml:space="preserve"> potok v </w:t>
      </w:r>
      <w:proofErr w:type="spellStart"/>
      <w:r w:rsidR="00931438">
        <w:rPr>
          <w:rFonts w:ascii="Arial" w:eastAsia="Arial" w:hAnsi="Arial" w:cs="Arial"/>
          <w:sz w:val="20"/>
          <w:szCs w:val="20"/>
        </w:rPr>
        <w:t>extravilánu</w:t>
      </w:r>
      <w:proofErr w:type="spellEnd"/>
      <w:r w:rsidR="00931438">
        <w:rPr>
          <w:rFonts w:ascii="Arial" w:eastAsia="Arial" w:hAnsi="Arial" w:cs="Arial"/>
          <w:sz w:val="20"/>
          <w:szCs w:val="20"/>
        </w:rPr>
        <w:t xml:space="preserve"> obce Důl - místní část </w:t>
      </w:r>
      <w:proofErr w:type="spellStart"/>
      <w:r w:rsidR="00931438">
        <w:rPr>
          <w:rFonts w:ascii="Arial" w:eastAsia="Arial" w:hAnsi="Arial" w:cs="Arial"/>
          <w:sz w:val="20"/>
          <w:szCs w:val="20"/>
        </w:rPr>
        <w:t>Kuňovka</w:t>
      </w:r>
      <w:proofErr w:type="spellEnd"/>
      <w:r w:rsidR="00931438">
        <w:rPr>
          <w:rFonts w:ascii="Arial" w:eastAsia="Arial" w:hAnsi="Arial" w:cs="Arial"/>
          <w:sz w:val="20"/>
          <w:szCs w:val="20"/>
        </w:rPr>
        <w:t xml:space="preserve"> u Pacova, okres Pelhřimov. Součástí prací je náhrada stávajícího nevyhovujícího mostu </w:t>
      </w:r>
      <w:r w:rsidR="00931438" w:rsidRPr="00DB3E21">
        <w:rPr>
          <w:rFonts w:ascii="Arial" w:eastAsia="Arial" w:hAnsi="Arial" w:cs="Arial"/>
          <w:sz w:val="20"/>
          <w:szCs w:val="20"/>
        </w:rPr>
        <w:t>novou rámovou železobetonovou spřaženou konstrukcí s ocelovými nosníky</w:t>
      </w:r>
      <w:r w:rsidR="00931438">
        <w:rPr>
          <w:rFonts w:ascii="Arial" w:eastAsia="Arial" w:hAnsi="Arial" w:cs="Arial"/>
          <w:sz w:val="20"/>
          <w:szCs w:val="20"/>
        </w:rPr>
        <w:t>, výstavba opěrných zdí navazujících na mostní římsy a zajišťujících komunikaci po obou stranách vozovky, dále pak úprava k</w:t>
      </w:r>
      <w:r w:rsidR="00931438" w:rsidRPr="00DB3E21">
        <w:rPr>
          <w:rFonts w:ascii="Arial" w:eastAsia="Arial" w:hAnsi="Arial" w:cs="Arial"/>
          <w:sz w:val="20"/>
          <w:szCs w:val="20"/>
        </w:rPr>
        <w:t>ryt</w:t>
      </w:r>
      <w:r w:rsidR="00931438">
        <w:rPr>
          <w:rFonts w:ascii="Arial" w:eastAsia="Arial" w:hAnsi="Arial" w:cs="Arial"/>
          <w:sz w:val="20"/>
          <w:szCs w:val="20"/>
        </w:rPr>
        <w:t>u</w:t>
      </w:r>
      <w:r w:rsidR="00931438" w:rsidRPr="00DB3E21">
        <w:rPr>
          <w:rFonts w:ascii="Arial" w:eastAsia="Arial" w:hAnsi="Arial" w:cs="Arial"/>
          <w:sz w:val="20"/>
          <w:szCs w:val="20"/>
        </w:rPr>
        <w:t xml:space="preserve"> komunikace asfaltobeton</w:t>
      </w:r>
      <w:r w:rsidR="00931438">
        <w:rPr>
          <w:rFonts w:ascii="Arial" w:eastAsia="Arial" w:hAnsi="Arial" w:cs="Arial"/>
          <w:sz w:val="20"/>
          <w:szCs w:val="20"/>
        </w:rPr>
        <w:t>em, zajištění odvodnění a úprava nástupiště autobusové zastávky</w:t>
      </w:r>
      <w:r w:rsidRPr="00DB3FA7">
        <w:rPr>
          <w:rFonts w:ascii="Arial" w:hAnsi="Arial" w:cs="Arial"/>
          <w:sz w:val="20"/>
          <w:szCs w:val="20"/>
        </w:rPr>
        <w:t>.</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 pro provádění stavby s názvem „</w:t>
      </w:r>
      <w:r w:rsidR="00A24365" w:rsidRPr="002A1A1E">
        <w:rPr>
          <w:rFonts w:ascii="Arial" w:hAnsi="Arial" w:cs="Arial"/>
          <w:b/>
          <w:bCs/>
          <w:sz w:val="20"/>
          <w:szCs w:val="20"/>
        </w:rPr>
        <w:t xml:space="preserve">III/1296 </w:t>
      </w:r>
      <w:proofErr w:type="spellStart"/>
      <w:r w:rsidR="00A24365" w:rsidRPr="002A1A1E">
        <w:rPr>
          <w:rFonts w:ascii="Arial" w:hAnsi="Arial" w:cs="Arial"/>
          <w:b/>
          <w:bCs/>
          <w:sz w:val="20"/>
          <w:szCs w:val="20"/>
        </w:rPr>
        <w:t>Kuňovka</w:t>
      </w:r>
      <w:proofErr w:type="spellEnd"/>
      <w:r w:rsidR="00A24365" w:rsidRPr="002A1A1E">
        <w:rPr>
          <w:rFonts w:ascii="Arial" w:hAnsi="Arial" w:cs="Arial"/>
          <w:b/>
          <w:bCs/>
          <w:sz w:val="20"/>
          <w:szCs w:val="20"/>
        </w:rPr>
        <w:t xml:space="preserve"> – most </w:t>
      </w:r>
      <w:proofErr w:type="spellStart"/>
      <w:r w:rsidR="00A24365" w:rsidRPr="002A1A1E">
        <w:rPr>
          <w:rFonts w:ascii="Arial" w:hAnsi="Arial" w:cs="Arial"/>
          <w:b/>
          <w:bCs/>
          <w:sz w:val="20"/>
          <w:szCs w:val="20"/>
        </w:rPr>
        <w:t>ev.č</w:t>
      </w:r>
      <w:proofErr w:type="spellEnd"/>
      <w:r w:rsidR="00A24365" w:rsidRPr="002A1A1E">
        <w:rPr>
          <w:rFonts w:ascii="Arial" w:hAnsi="Arial" w:cs="Arial"/>
          <w:b/>
          <w:bCs/>
          <w:sz w:val="20"/>
          <w:szCs w:val="20"/>
        </w:rPr>
        <w:t>. 1296-1</w:t>
      </w:r>
      <w:r w:rsidR="00A24365" w:rsidRPr="002A1A1E">
        <w:rPr>
          <w:rFonts w:ascii="Arial" w:hAnsi="Arial" w:cs="Arial"/>
          <w:b/>
          <w:sz w:val="20"/>
          <w:szCs w:val="20"/>
        </w:rPr>
        <w:t>“</w:t>
      </w:r>
      <w:r w:rsidR="00A24365" w:rsidRPr="002A1A1E">
        <w:rPr>
          <w:rFonts w:ascii="Arial" w:hAnsi="Arial" w:cs="Arial"/>
          <w:sz w:val="20"/>
          <w:szCs w:val="20"/>
        </w:rPr>
        <w:t xml:space="preserve"> (dále projektové dokumentace), kterou vypracoval Ing. Milan Macko, IČO: 47936771, se sídlem Pod Zámečkem 1406/28, 500 12 Hradec Králové, zodpovědný projektant: Ing. Jan Lahoda, autorizovaný inženýr pro </w:t>
      </w:r>
      <w:r w:rsidR="00A24365">
        <w:rPr>
          <w:rFonts w:ascii="Arial" w:hAnsi="Arial" w:cs="Arial"/>
          <w:sz w:val="20"/>
          <w:szCs w:val="20"/>
        </w:rPr>
        <w:t>mosty a inženýrské konstrukce</w:t>
      </w:r>
      <w:r w:rsidR="00A24365" w:rsidRPr="002A1A1E">
        <w:rPr>
          <w:rFonts w:ascii="Arial" w:hAnsi="Arial" w:cs="Arial"/>
          <w:sz w:val="20"/>
          <w:szCs w:val="20"/>
        </w:rPr>
        <w:t>, ČKAIT č. 1002013</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BA28A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A28A1">
        <w:rPr>
          <w:rFonts w:ascii="Arial" w:hAnsi="Arial" w:cs="Arial"/>
          <w:snapToGrid w:val="0"/>
          <w:sz w:val="20"/>
          <w:szCs w:val="20"/>
          <w:lang w:val="cs-CZ"/>
        </w:rPr>
        <w:t>Zhotovitel se zavazuje řádně a včas provést dílo v těchto termínech plnění:</w:t>
      </w:r>
    </w:p>
    <w:p w:rsidR="00DB3FA7" w:rsidRPr="00BA28A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A28A1">
        <w:rPr>
          <w:rFonts w:ascii="Arial" w:hAnsi="Arial" w:cs="Arial"/>
          <w:sz w:val="20"/>
          <w:szCs w:val="20"/>
          <w:lang w:eastAsia="cs-CZ"/>
        </w:rPr>
        <w:t xml:space="preserve">zahájení realizace stavby: </w:t>
      </w:r>
      <w:r w:rsidRPr="00BA28A1">
        <w:rPr>
          <w:rFonts w:ascii="Arial" w:hAnsi="Arial" w:cs="Arial"/>
          <w:b/>
          <w:sz w:val="20"/>
          <w:szCs w:val="20"/>
          <w:lang w:eastAsia="cs-CZ"/>
        </w:rPr>
        <w:t>dnem předání a převzetí staveniště</w:t>
      </w:r>
      <w:r w:rsidRPr="00BA28A1">
        <w:rPr>
          <w:rFonts w:ascii="Arial" w:hAnsi="Arial" w:cs="Arial"/>
          <w:sz w:val="20"/>
          <w:szCs w:val="20"/>
          <w:lang w:eastAsia="cs-CZ"/>
        </w:rPr>
        <w:t xml:space="preserve"> </w:t>
      </w:r>
    </w:p>
    <w:p w:rsidR="00DB3FA7" w:rsidRPr="00BA28A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A28A1">
        <w:rPr>
          <w:rFonts w:ascii="Arial" w:hAnsi="Arial" w:cs="Arial"/>
          <w:sz w:val="20"/>
          <w:szCs w:val="20"/>
          <w:lang w:eastAsia="cs-CZ"/>
        </w:rPr>
        <w:t xml:space="preserve">uvedení </w:t>
      </w:r>
      <w:r w:rsidR="009014AB" w:rsidRPr="00BA28A1">
        <w:rPr>
          <w:rFonts w:ascii="Arial" w:hAnsi="Arial" w:cs="Arial"/>
          <w:sz w:val="20"/>
          <w:szCs w:val="20"/>
          <w:lang w:eastAsia="cs-CZ"/>
        </w:rPr>
        <w:t xml:space="preserve">celé stavby do užívání ve smyslu čl. XII. obchodních podmínek (dále i „OP“): </w:t>
      </w:r>
      <w:r w:rsidR="009014AB" w:rsidRPr="00BA28A1">
        <w:rPr>
          <w:rFonts w:ascii="Arial" w:hAnsi="Arial" w:cs="Arial"/>
          <w:b/>
          <w:sz w:val="20"/>
          <w:szCs w:val="20"/>
          <w:lang w:eastAsia="cs-CZ"/>
        </w:rPr>
        <w:t xml:space="preserve">do </w:t>
      </w:r>
      <w:r w:rsidR="00BA28A1" w:rsidRPr="00BA28A1">
        <w:rPr>
          <w:rFonts w:ascii="Arial" w:hAnsi="Arial" w:cs="Arial"/>
          <w:b/>
          <w:sz w:val="20"/>
          <w:szCs w:val="20"/>
          <w:lang w:eastAsia="cs-CZ"/>
        </w:rPr>
        <w:t>6</w:t>
      </w:r>
      <w:r w:rsidR="009014AB" w:rsidRPr="00BA28A1">
        <w:rPr>
          <w:rFonts w:ascii="Arial" w:hAnsi="Arial" w:cs="Arial"/>
          <w:b/>
          <w:sz w:val="20"/>
          <w:szCs w:val="20"/>
          <w:lang w:eastAsia="cs-CZ"/>
        </w:rPr>
        <w:t xml:space="preserve"> měsíců</w:t>
      </w:r>
      <w:r w:rsidR="009014AB" w:rsidRPr="00BA28A1">
        <w:rPr>
          <w:rFonts w:ascii="Arial" w:hAnsi="Arial" w:cs="Arial"/>
          <w:sz w:val="20"/>
          <w:szCs w:val="20"/>
          <w:lang w:eastAsia="cs-CZ"/>
        </w:rPr>
        <w:t xml:space="preserve"> od předání a převzetí staveniště</w:t>
      </w:r>
    </w:p>
    <w:p w:rsidR="00DB3FA7" w:rsidRPr="00BA28A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BA28A1">
        <w:rPr>
          <w:rFonts w:ascii="Arial" w:hAnsi="Arial" w:cs="Arial"/>
          <w:sz w:val="20"/>
          <w:szCs w:val="20"/>
          <w:lang w:eastAsia="cs-CZ"/>
        </w:rPr>
        <w:t xml:space="preserve">dokončení díla vč. předání kompletní dokladové části Objednateli: </w:t>
      </w:r>
      <w:r w:rsidRPr="00BA28A1">
        <w:rPr>
          <w:rFonts w:ascii="Arial" w:hAnsi="Arial" w:cs="Arial"/>
          <w:b/>
          <w:sz w:val="20"/>
          <w:szCs w:val="20"/>
          <w:lang w:eastAsia="cs-CZ"/>
        </w:rPr>
        <w:t>do 1 měsíce</w:t>
      </w:r>
      <w:r w:rsidRPr="00BA28A1">
        <w:rPr>
          <w:rFonts w:ascii="Arial" w:hAnsi="Arial" w:cs="Arial"/>
          <w:sz w:val="20"/>
          <w:szCs w:val="20"/>
          <w:lang w:eastAsia="cs-CZ"/>
        </w:rPr>
        <w:t xml:space="preserve"> od uvedení celé stavby do užívání dle bodu </w:t>
      </w:r>
      <w:r w:rsidR="009014AB" w:rsidRPr="00BA28A1">
        <w:rPr>
          <w:rFonts w:ascii="Arial" w:hAnsi="Arial" w:cs="Arial"/>
          <w:sz w:val="20"/>
          <w:szCs w:val="20"/>
          <w:lang w:eastAsia="cs-CZ"/>
        </w:rPr>
        <w:t>b</w:t>
      </w:r>
      <w:r w:rsidRPr="00BA28A1">
        <w:rPr>
          <w:rFonts w:ascii="Arial" w:hAnsi="Arial" w:cs="Arial"/>
          <w:sz w:val="20"/>
          <w:szCs w:val="20"/>
          <w:lang w:eastAsia="cs-CZ"/>
        </w:rPr>
        <w:t>), (vyjma geometrického plánu)</w:t>
      </w:r>
    </w:p>
    <w:p w:rsidR="00DB3FA7" w:rsidRPr="00BA28A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BA28A1">
        <w:rPr>
          <w:rFonts w:ascii="Arial" w:hAnsi="Arial" w:cs="Arial"/>
          <w:snapToGrid w:val="0"/>
          <w:sz w:val="20"/>
          <w:szCs w:val="20"/>
          <w:lang w:eastAsia="cs-CZ"/>
        </w:rPr>
        <w:t xml:space="preserve">předání a převzetí ověřeného geometrického plánu: </w:t>
      </w:r>
      <w:r w:rsidRPr="00BA28A1">
        <w:rPr>
          <w:rFonts w:ascii="Arial" w:hAnsi="Arial" w:cs="Arial"/>
          <w:b/>
          <w:snapToGrid w:val="0"/>
          <w:sz w:val="20"/>
          <w:szCs w:val="20"/>
          <w:lang w:eastAsia="cs-CZ"/>
        </w:rPr>
        <w:t>do 3 měsíců</w:t>
      </w:r>
      <w:r w:rsidRPr="00BA28A1">
        <w:rPr>
          <w:rFonts w:ascii="Arial" w:hAnsi="Arial" w:cs="Arial"/>
          <w:snapToGrid w:val="0"/>
          <w:sz w:val="20"/>
          <w:szCs w:val="20"/>
          <w:lang w:eastAsia="cs-CZ"/>
        </w:rPr>
        <w:t xml:space="preserve"> od uvedení celé stavby do užívání dle bodu </w:t>
      </w:r>
      <w:r w:rsidR="009014AB" w:rsidRPr="00BA28A1">
        <w:rPr>
          <w:rFonts w:ascii="Arial" w:hAnsi="Arial" w:cs="Arial"/>
          <w:snapToGrid w:val="0"/>
          <w:sz w:val="20"/>
          <w:szCs w:val="20"/>
          <w:lang w:eastAsia="cs-CZ"/>
        </w:rPr>
        <w:t>b</w:t>
      </w:r>
      <w:r w:rsidRPr="00BA28A1">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lastRenderedPageBreak/>
        <w:t>S</w:t>
      </w:r>
      <w:proofErr w:type="spellStart"/>
      <w:r w:rsidRPr="00DB3FA7">
        <w:rPr>
          <w:rFonts w:ascii="Arial" w:hAnsi="Arial" w:cs="Arial"/>
          <w:sz w:val="20"/>
          <w:szCs w:val="20"/>
          <w:lang w:eastAsia="cs-CZ"/>
        </w:rPr>
        <w:t>mlouvy</w:t>
      </w:r>
      <w:proofErr w:type="spellEnd"/>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 xml:space="preserve">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w:t>
      </w:r>
      <w:r w:rsidRPr="009014AB">
        <w:rPr>
          <w:rFonts w:ascii="Arial" w:hAnsi="Arial" w:cs="Arial"/>
          <w:sz w:val="20"/>
          <w:szCs w:val="20"/>
          <w:lang w:eastAsia="cs-CZ"/>
        </w:rPr>
        <w:lastRenderedPageBreak/>
        <w:t>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proofErr w:type="spellStart"/>
      <w:r w:rsidR="002B4502">
        <w:rPr>
          <w:rFonts w:ascii="Arial" w:hAnsi="Arial" w:cs="Arial"/>
          <w:sz w:val="20"/>
          <w:szCs w:val="20"/>
        </w:rPr>
        <w:t>S</w:t>
      </w:r>
      <w:r w:rsidRPr="00DB3FA7">
        <w:rPr>
          <w:rFonts w:ascii="Arial" w:hAnsi="Arial" w:cs="Arial"/>
          <w:sz w:val="20"/>
          <w:szCs w:val="20"/>
        </w:rPr>
        <w:t>louvy</w:t>
      </w:r>
      <w:proofErr w:type="spellEnd"/>
      <w:r w:rsidRPr="00DB3FA7">
        <w:rPr>
          <w:rFonts w:ascii="Arial" w:hAnsi="Arial" w:cs="Arial"/>
          <w:sz w:val="20"/>
          <w:szCs w:val="20"/>
        </w:rPr>
        <w:t xml:space="preserve">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FD0FEC" w:rsidRDefault="00FD0FEC"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0D18AE" w:rsidRDefault="000D18AE"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BA28A1"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BA28A1">
        <w:rPr>
          <w:rFonts w:ascii="Arial" w:hAnsi="Arial" w:cs="Arial"/>
          <w:sz w:val="20"/>
          <w:szCs w:val="20"/>
          <w:lang w:eastAsia="cs-CZ"/>
        </w:rPr>
        <w:t xml:space="preserve">Zhotovitel poskytuje na dílo, které je předmětem této Smlouvy, záruku za jakost v délce trvání </w:t>
      </w:r>
      <w:r w:rsidRPr="00BA28A1">
        <w:rPr>
          <w:rFonts w:ascii="Arial" w:hAnsi="Arial" w:cs="Arial"/>
          <w:b/>
          <w:sz w:val="20"/>
          <w:szCs w:val="20"/>
          <w:lang w:eastAsia="cs-CZ"/>
        </w:rPr>
        <w:t>60 měsíců</w:t>
      </w:r>
      <w:r w:rsidR="009014AB" w:rsidRPr="00BA28A1">
        <w:rPr>
          <w:rFonts w:ascii="Arial" w:hAnsi="Arial" w:cs="Arial"/>
          <w:b/>
          <w:sz w:val="20"/>
          <w:szCs w:val="20"/>
          <w:lang w:eastAsia="cs-CZ"/>
        </w:rPr>
        <w:t xml:space="preserve">, </w:t>
      </w:r>
      <w:r w:rsidR="009014AB" w:rsidRPr="00BA28A1">
        <w:rPr>
          <w:rFonts w:ascii="Arial" w:hAnsi="Arial" w:cs="Arial"/>
          <w:sz w:val="20"/>
          <w:szCs w:val="20"/>
          <w:lang w:eastAsia="cs-CZ"/>
        </w:rPr>
        <w:t xml:space="preserve">přičemž na izolace mostovky vč. detailů poskytuje Zhotovitel záruku v délce trvání </w:t>
      </w:r>
      <w:r w:rsidR="009014AB" w:rsidRPr="00BA28A1">
        <w:rPr>
          <w:rFonts w:ascii="Arial" w:hAnsi="Arial" w:cs="Arial"/>
          <w:b/>
          <w:sz w:val="20"/>
          <w:szCs w:val="20"/>
          <w:lang w:eastAsia="cs-CZ"/>
        </w:rPr>
        <w:t>120 měsíců</w:t>
      </w:r>
      <w:r w:rsidRPr="00BA28A1">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216BC4" w:rsidRPr="00216BC4" w:rsidRDefault="00DB3FA7" w:rsidP="00216BC4">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její </w:t>
      </w:r>
      <w:r w:rsidRPr="00216BC4">
        <w:rPr>
          <w:rFonts w:ascii="Arial" w:hAnsi="Arial" w:cs="Arial"/>
          <w:sz w:val="20"/>
          <w:szCs w:val="20"/>
        </w:rPr>
        <w:t>elektronický originál.</w:t>
      </w:r>
    </w:p>
    <w:p w:rsidR="009014AB" w:rsidRPr="00216BC4" w:rsidRDefault="009014AB" w:rsidP="00216BC4">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216BC4">
        <w:rPr>
          <w:rFonts w:ascii="Arial" w:hAnsi="Arial" w:cs="Arial"/>
          <w:sz w:val="20"/>
          <w:szCs w:val="20"/>
        </w:rPr>
        <w:t xml:space="preserve">Smlouva je </w:t>
      </w:r>
      <w:r w:rsidRPr="00216BC4">
        <w:rPr>
          <w:rFonts w:ascii="Arial" w:hAnsi="Arial" w:cs="Arial"/>
          <w:b/>
          <w:sz w:val="20"/>
          <w:szCs w:val="20"/>
          <w:u w:val="single"/>
        </w:rPr>
        <w:t>platná</w:t>
      </w:r>
      <w:r w:rsidRPr="00216BC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216BC4" w:rsidRDefault="009014AB" w:rsidP="00A973F2">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lang w:eastAsia="cs-CZ"/>
        </w:rPr>
      </w:pPr>
      <w:r w:rsidRPr="00216BC4">
        <w:rPr>
          <w:rFonts w:ascii="Arial" w:hAnsi="Arial" w:cs="Arial"/>
          <w:b/>
          <w:sz w:val="20"/>
          <w:szCs w:val="20"/>
          <w:lang w:eastAsia="cs-CZ"/>
        </w:rPr>
        <w:t>Smlouva je uzavírána s odloženou účinností</w:t>
      </w:r>
      <w:r w:rsidRPr="00216BC4">
        <w:rPr>
          <w:rFonts w:ascii="Arial" w:hAnsi="Arial" w:cs="Arial"/>
          <w:sz w:val="20"/>
          <w:szCs w:val="20"/>
          <w:lang w:eastAsia="cs-CZ"/>
        </w:rPr>
        <w:t xml:space="preserve">, přičemž tato </w:t>
      </w:r>
      <w:r w:rsidRPr="00216BC4">
        <w:rPr>
          <w:rFonts w:ascii="Arial" w:hAnsi="Arial" w:cs="Arial"/>
          <w:b/>
          <w:sz w:val="20"/>
          <w:szCs w:val="20"/>
          <w:lang w:eastAsia="cs-CZ"/>
        </w:rPr>
        <w:t xml:space="preserve">Smlouva nabývá </w:t>
      </w:r>
      <w:r w:rsidRPr="00216BC4">
        <w:rPr>
          <w:rFonts w:ascii="Arial" w:hAnsi="Arial" w:cs="Arial"/>
          <w:b/>
          <w:sz w:val="20"/>
          <w:szCs w:val="20"/>
          <w:u w:val="single"/>
          <w:lang w:eastAsia="cs-CZ"/>
        </w:rPr>
        <w:t>účinnosti</w:t>
      </w:r>
      <w:r w:rsidRPr="00216BC4">
        <w:rPr>
          <w:rFonts w:ascii="Arial" w:hAnsi="Arial" w:cs="Arial"/>
          <w:b/>
          <w:sz w:val="20"/>
          <w:szCs w:val="20"/>
          <w:lang w:eastAsia="cs-CZ"/>
        </w:rPr>
        <w:t xml:space="preserve"> dnem odeslání písemné výzvy </w:t>
      </w:r>
      <w:r w:rsidRPr="00216BC4">
        <w:rPr>
          <w:rFonts w:ascii="Arial" w:hAnsi="Arial" w:cs="Arial"/>
          <w:sz w:val="20"/>
          <w:szCs w:val="20"/>
          <w:lang w:eastAsia="cs-CZ"/>
        </w:rPr>
        <w:t>Zhotoviteli</w:t>
      </w:r>
      <w:r w:rsidRPr="00216BC4">
        <w:rPr>
          <w:rFonts w:ascii="Arial" w:hAnsi="Arial" w:cs="Arial"/>
          <w:b/>
          <w:sz w:val="20"/>
          <w:szCs w:val="20"/>
          <w:lang w:eastAsia="cs-CZ"/>
        </w:rPr>
        <w:t xml:space="preserve"> </w:t>
      </w:r>
      <w:r w:rsidRPr="00216BC4">
        <w:rPr>
          <w:rFonts w:ascii="Arial" w:hAnsi="Arial" w:cs="Arial"/>
          <w:sz w:val="20"/>
          <w:szCs w:val="20"/>
          <w:lang w:eastAsia="cs-CZ"/>
        </w:rPr>
        <w:t>k převzetí staveniště Objednatelem. </w:t>
      </w:r>
    </w:p>
    <w:p w:rsidR="009014AB" w:rsidRPr="00216BC4" w:rsidRDefault="009014AB" w:rsidP="00A973F2">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lang w:eastAsia="cs-CZ"/>
        </w:rPr>
      </w:pPr>
      <w:r w:rsidRPr="00216BC4">
        <w:rPr>
          <w:rFonts w:ascii="Arial" w:hAnsi="Arial" w:cs="Arial"/>
          <w:sz w:val="20"/>
          <w:szCs w:val="20"/>
          <w:lang w:eastAsia="cs-CZ"/>
        </w:rPr>
        <w:t>Objednatel je povinen po rozhodnutí o finančním zajištění akce zaslat Zhotoviteli písemnou výzvu k převzetí staveniště.</w:t>
      </w:r>
    </w:p>
    <w:p w:rsidR="009014AB" w:rsidRPr="00216BC4" w:rsidRDefault="009014AB" w:rsidP="00A973F2">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216BC4">
        <w:rPr>
          <w:rFonts w:ascii="Arial" w:hAnsi="Arial" w:cs="Arial"/>
          <w:sz w:val="20"/>
          <w:szCs w:val="20"/>
          <w:lang w:eastAsia="cs-CZ"/>
        </w:rPr>
        <w:t xml:space="preserve">Pokud Objednatel Zhotoviteli neodešle písemnou výzvu k převzetí staveniště dle této Smlouvy ani do </w:t>
      </w:r>
      <w:r w:rsidR="00216BC4" w:rsidRPr="00216BC4">
        <w:rPr>
          <w:rFonts w:ascii="Arial" w:hAnsi="Arial" w:cs="Arial"/>
          <w:b/>
          <w:sz w:val="20"/>
          <w:szCs w:val="20"/>
          <w:lang w:eastAsia="cs-CZ"/>
        </w:rPr>
        <w:t>30</w:t>
      </w:r>
      <w:r w:rsidRPr="00216BC4">
        <w:rPr>
          <w:rFonts w:ascii="Arial" w:hAnsi="Arial" w:cs="Arial"/>
          <w:b/>
          <w:sz w:val="20"/>
          <w:szCs w:val="20"/>
          <w:lang w:eastAsia="cs-CZ"/>
        </w:rPr>
        <w:t>. 0</w:t>
      </w:r>
      <w:r w:rsidR="00216BC4" w:rsidRPr="00216BC4">
        <w:rPr>
          <w:rFonts w:ascii="Arial" w:hAnsi="Arial" w:cs="Arial"/>
          <w:b/>
          <w:sz w:val="20"/>
          <w:szCs w:val="20"/>
          <w:lang w:eastAsia="cs-CZ"/>
        </w:rPr>
        <w:t>4</w:t>
      </w:r>
      <w:r w:rsidRPr="00216BC4">
        <w:rPr>
          <w:rFonts w:ascii="Arial" w:hAnsi="Arial" w:cs="Arial"/>
          <w:b/>
          <w:sz w:val="20"/>
          <w:szCs w:val="20"/>
          <w:lang w:eastAsia="cs-CZ"/>
        </w:rPr>
        <w:t>. 202</w:t>
      </w:r>
      <w:r w:rsidR="00216BC4" w:rsidRPr="00216BC4">
        <w:rPr>
          <w:rFonts w:ascii="Arial" w:hAnsi="Arial" w:cs="Arial"/>
          <w:b/>
          <w:sz w:val="20"/>
          <w:szCs w:val="20"/>
          <w:lang w:eastAsia="cs-CZ"/>
        </w:rPr>
        <w:t>3</w:t>
      </w:r>
      <w:r w:rsidRPr="00216BC4">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216BC4">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w:t>
      </w:r>
      <w:r w:rsidRPr="00DB3FA7">
        <w:rPr>
          <w:rFonts w:ascii="Arial" w:hAnsi="Arial" w:cs="Arial"/>
          <w:color w:val="000000"/>
          <w:sz w:val="20"/>
          <w:szCs w:val="20"/>
        </w:rPr>
        <w:lastRenderedPageBreak/>
        <w:t>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Default="00DB3FA7" w:rsidP="00DB3FA7">
      <w:pPr>
        <w:pStyle w:val="slovanodst"/>
        <w:widowControl w:val="0"/>
        <w:numPr>
          <w:ilvl w:val="0"/>
          <w:numId w:val="0"/>
        </w:numPr>
        <w:tabs>
          <w:tab w:val="left" w:pos="567"/>
        </w:tabs>
        <w:spacing w:before="120" w:after="120"/>
        <w:ind w:left="567"/>
        <w:rPr>
          <w:rFonts w:cs="Arial"/>
          <w:sz w:val="20"/>
        </w:rPr>
      </w:pPr>
    </w:p>
    <w:p w:rsidR="000D18AE" w:rsidRDefault="000D18AE" w:rsidP="00DB3FA7">
      <w:pPr>
        <w:pStyle w:val="slovanodst"/>
        <w:widowControl w:val="0"/>
        <w:numPr>
          <w:ilvl w:val="0"/>
          <w:numId w:val="0"/>
        </w:numPr>
        <w:tabs>
          <w:tab w:val="left" w:pos="567"/>
        </w:tabs>
        <w:spacing w:before="120" w:after="120"/>
        <w:ind w:left="567"/>
        <w:rPr>
          <w:rFonts w:cs="Arial"/>
          <w:sz w:val="20"/>
        </w:rPr>
      </w:pPr>
    </w:p>
    <w:p w:rsidR="00A973F2" w:rsidRDefault="00A973F2" w:rsidP="00DB3FA7">
      <w:pPr>
        <w:pStyle w:val="slovanodst"/>
        <w:widowControl w:val="0"/>
        <w:numPr>
          <w:ilvl w:val="0"/>
          <w:numId w:val="0"/>
        </w:numPr>
        <w:tabs>
          <w:tab w:val="left" w:pos="567"/>
        </w:tabs>
        <w:spacing w:before="120" w:after="120"/>
        <w:ind w:left="567"/>
        <w:rPr>
          <w:rFonts w:cs="Arial"/>
          <w:sz w:val="20"/>
        </w:rPr>
      </w:pPr>
    </w:p>
    <w:p w:rsidR="00A973F2" w:rsidRDefault="00A973F2" w:rsidP="00DB3FA7">
      <w:pPr>
        <w:pStyle w:val="slovanodst"/>
        <w:widowControl w:val="0"/>
        <w:numPr>
          <w:ilvl w:val="0"/>
          <w:numId w:val="0"/>
        </w:numPr>
        <w:tabs>
          <w:tab w:val="left" w:pos="567"/>
        </w:tabs>
        <w:spacing w:before="120" w:after="120"/>
        <w:ind w:left="567"/>
        <w:rPr>
          <w:rFonts w:cs="Arial"/>
          <w:sz w:val="20"/>
        </w:rPr>
      </w:pPr>
    </w:p>
    <w:p w:rsidR="000D18AE" w:rsidRDefault="000D18AE" w:rsidP="00DB3FA7">
      <w:pPr>
        <w:pStyle w:val="slovanodst"/>
        <w:widowControl w:val="0"/>
        <w:numPr>
          <w:ilvl w:val="0"/>
          <w:numId w:val="0"/>
        </w:numPr>
        <w:tabs>
          <w:tab w:val="left" w:pos="567"/>
        </w:tabs>
        <w:spacing w:before="120" w:after="120"/>
        <w:ind w:left="567"/>
        <w:rPr>
          <w:rFonts w:cs="Arial"/>
          <w:sz w:val="20"/>
        </w:rPr>
      </w:pPr>
    </w:p>
    <w:p w:rsidR="000D18AE" w:rsidRPr="00DB3FA7" w:rsidRDefault="000D18AE"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ins w:id="2" w:author="Kostelecká Miluše" w:date="2022-10-26T00:31:00Z"/>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216BC4" w:rsidRDefault="00216BC4" w:rsidP="00DB3FA7">
      <w:pPr>
        <w:widowControl w:val="0"/>
        <w:spacing w:before="120" w:after="120" w:line="240" w:lineRule="auto"/>
        <w:jc w:val="right"/>
        <w:rPr>
          <w:rFonts w:ascii="Arial" w:hAnsi="Arial" w:cs="Arial"/>
          <w:b/>
          <w:sz w:val="20"/>
          <w:szCs w:val="20"/>
        </w:rPr>
      </w:pPr>
    </w:p>
    <w:p w:rsidR="00216BC4" w:rsidRDefault="00216BC4"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bookmarkStart w:id="3" w:name="_GoBack"/>
      <w:bookmarkEnd w:id="3"/>
      <w:r w:rsidRPr="00DB3FA7">
        <w:rPr>
          <w:rFonts w:ascii="Arial" w:hAnsi="Arial" w:cs="Arial"/>
          <w:b/>
          <w:sz w:val="20"/>
          <w:szCs w:val="20"/>
        </w:rPr>
        <w:lastRenderedPageBreak/>
        <w:t xml:space="preserve">Příloha 3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973F2">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973F2">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A24365" w:rsidP="00CE44A1">
          <w:pPr>
            <w:spacing w:after="120"/>
            <w:rPr>
              <w:rFonts w:ascii="Arial" w:hAnsi="Arial" w:cs="Arial"/>
              <w:sz w:val="16"/>
              <w:szCs w:val="16"/>
            </w:rPr>
          </w:pPr>
          <w:r>
            <w:rPr>
              <w:rFonts w:ascii="Arial" w:eastAsia="Calibri" w:hAnsi="Arial" w:cs="Arial"/>
              <w:b/>
              <w:bCs/>
              <w:sz w:val="16"/>
              <w:szCs w:val="16"/>
              <w:lang w:eastAsia="en-US"/>
            </w:rPr>
            <w:t xml:space="preserve">III/1296 </w:t>
          </w:r>
          <w:proofErr w:type="spellStart"/>
          <w:r>
            <w:rPr>
              <w:rFonts w:ascii="Arial" w:eastAsia="Calibri" w:hAnsi="Arial" w:cs="Arial"/>
              <w:b/>
              <w:bCs/>
              <w:sz w:val="16"/>
              <w:szCs w:val="16"/>
              <w:lang w:eastAsia="en-US"/>
            </w:rPr>
            <w:t>Kuňovka</w:t>
          </w:r>
          <w:proofErr w:type="spellEnd"/>
          <w:r>
            <w:rPr>
              <w:rFonts w:ascii="Arial" w:eastAsia="Calibri" w:hAnsi="Arial" w:cs="Arial"/>
              <w:b/>
              <w:bCs/>
              <w:sz w:val="16"/>
              <w:szCs w:val="16"/>
              <w:lang w:eastAsia="en-US"/>
            </w:rPr>
            <w:t xml:space="preserve"> – most ev. č. 1296-1</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D18AE"/>
    <w:rsid w:val="00212951"/>
    <w:rsid w:val="00216BC4"/>
    <w:rsid w:val="002B4502"/>
    <w:rsid w:val="003C1001"/>
    <w:rsid w:val="004A07C6"/>
    <w:rsid w:val="005A695F"/>
    <w:rsid w:val="006C4204"/>
    <w:rsid w:val="00791A63"/>
    <w:rsid w:val="0083136F"/>
    <w:rsid w:val="008F2FA1"/>
    <w:rsid w:val="009014AB"/>
    <w:rsid w:val="00931438"/>
    <w:rsid w:val="00A24365"/>
    <w:rsid w:val="00A75AB9"/>
    <w:rsid w:val="00A973F2"/>
    <w:rsid w:val="00B83B48"/>
    <w:rsid w:val="00BA28A1"/>
    <w:rsid w:val="00BE456F"/>
    <w:rsid w:val="00CE44A1"/>
    <w:rsid w:val="00DB3FA7"/>
    <w:rsid w:val="00E0602B"/>
    <w:rsid w:val="00E774FF"/>
    <w:rsid w:val="00E97E6E"/>
    <w:rsid w:val="00FB69CA"/>
    <w:rsid w:val="00FD0F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95297F"/>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8</Pages>
  <Words>2836</Words>
  <Characters>16737</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17</cp:revision>
  <dcterms:created xsi:type="dcterms:W3CDTF">2022-10-25T21:48:00Z</dcterms:created>
  <dcterms:modified xsi:type="dcterms:W3CDTF">2022-12-02T05:27:00Z</dcterms:modified>
</cp:coreProperties>
</file>